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A8D2F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3D17416E" w14:textId="521F9EE2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1C2FCD" w:rsidRPr="001C2FCD">
        <w:rPr>
          <w:rFonts w:ascii="Verdana" w:hAnsi="Verdana" w:cstheme="minorHAnsi"/>
          <w:b/>
          <w:sz w:val="28"/>
          <w:szCs w:val="28"/>
          <w:u w:val="single"/>
        </w:rPr>
        <w:t>Revize, Provozní revize, Prohlídka a zkouška zdvihacích zařízení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4035EE74" w14:textId="77777777" w:rsidR="000878CB" w:rsidRPr="002507FA" w:rsidRDefault="000878CB" w:rsidP="008B22F1">
      <w:pPr>
        <w:pStyle w:val="acnormal"/>
        <w:spacing w:before="240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009BBA5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0708B2C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38C21788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90D8A1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6778158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04DE050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474A1F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977075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77D34B5F" w14:textId="4E3ECB71" w:rsidR="000878CB" w:rsidRDefault="000878CB" w:rsidP="00CF71E2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6309D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5A0F9F0B" w14:textId="77777777" w:rsidR="002810CA" w:rsidRPr="00CF71E2" w:rsidRDefault="002810CA" w:rsidP="00CF71E2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  <w:highlight w:val="green"/>
        </w:rPr>
      </w:pPr>
    </w:p>
    <w:p w14:paraId="7FFF8407" w14:textId="77777777" w:rsidR="008B4D9D" w:rsidRPr="002507FA" w:rsidRDefault="008B4D9D" w:rsidP="00CF71E2">
      <w:pPr>
        <w:pStyle w:val="acnormal"/>
        <w:spacing w:before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878FEF3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24D9743D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454D1855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  <w:bookmarkStart w:id="0" w:name="_GoBack"/>
      <w:bookmarkEnd w:id="0"/>
    </w:p>
    <w:p w14:paraId="39AB5C5B" w14:textId="4C04B849" w:rsidR="00E6309D" w:rsidRDefault="00E6309D" w:rsidP="00E6309D">
      <w:pPr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6C1EB22B" w14:textId="77777777" w:rsidR="002810CA" w:rsidRDefault="002810CA" w:rsidP="00E6309D">
      <w:pPr>
        <w:spacing w:before="120" w:after="240"/>
        <w:rPr>
          <w:rFonts w:ascii="Verdana" w:hAnsi="Verdana" w:cstheme="minorHAnsi"/>
          <w:sz w:val="18"/>
          <w:szCs w:val="18"/>
        </w:rPr>
      </w:pPr>
    </w:p>
    <w:p w14:paraId="7E02E2FA" w14:textId="13A05405" w:rsidR="00E6309D" w:rsidRPr="002507FA" w:rsidRDefault="00E6309D" w:rsidP="00E6309D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FCA7B71" w14:textId="05609E5A" w:rsidR="00E6309D" w:rsidRDefault="009A23B8" w:rsidP="00E6309D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C76803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AB07ABC" w14:textId="77777777" w:rsidR="002810CA" w:rsidRDefault="002810CA" w:rsidP="00E6309D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</w:p>
    <w:p w14:paraId="25EE8A2D" w14:textId="77777777" w:rsidR="00CC5257" w:rsidRPr="002507FA" w:rsidRDefault="00CC5257" w:rsidP="00E6309D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4B3797F2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ECCF03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7282488" w14:textId="41CF8488" w:rsidR="00294755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1C1B8A" w14:textId="77777777" w:rsidR="002C0E12" w:rsidRPr="002507FA" w:rsidRDefault="002C0E12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</w:p>
    <w:p w14:paraId="2A0E31E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9C284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AC12332" w14:textId="77777777" w:rsidR="00294755" w:rsidRPr="002507FA" w:rsidRDefault="00294755" w:rsidP="00CF71E2">
      <w:pPr>
        <w:spacing w:before="120" w:after="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E70306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0FE715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3C4F8CE5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2DD090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4B1378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ACF16B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052DEA38" w14:textId="489D54A9" w:rsidR="00F832D7" w:rsidRPr="002507FA" w:rsidRDefault="00CC5257" w:rsidP="008B22F1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D7F1D57" w14:textId="524DF9D2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639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C31031" w:rsidRPr="00775639">
        <w:rPr>
          <w:rFonts w:ascii="Verdana" w:hAnsi="Verdana" w:cstheme="minorHAnsi"/>
          <w:sz w:val="18"/>
          <w:szCs w:val="18"/>
        </w:rPr>
        <w:t xml:space="preserve">podlimitní </w:t>
      </w:r>
      <w:r w:rsidRPr="0077563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75639">
        <w:rPr>
          <w:rFonts w:ascii="Verdana" w:hAnsi="Verdana" w:cstheme="minorHAnsi"/>
          <w:sz w:val="18"/>
          <w:szCs w:val="18"/>
        </w:rPr>
        <w:t>ce</w:t>
      </w:r>
      <w:r w:rsidR="00D45DCA" w:rsidRPr="00775639">
        <w:rPr>
          <w:rFonts w:ascii="Verdana" w:hAnsi="Verdana" w:cstheme="minorHAnsi"/>
          <w:sz w:val="18"/>
          <w:szCs w:val="18"/>
        </w:rPr>
        <w:t xml:space="preserve"> zadávané </w:t>
      </w:r>
      <w:r w:rsidR="00775639" w:rsidRPr="00775639">
        <w:rPr>
          <w:rFonts w:ascii="Verdana" w:hAnsi="Verdana" w:cstheme="minorHAnsi"/>
          <w:sz w:val="18"/>
          <w:szCs w:val="18"/>
        </w:rPr>
        <w:t>mimo režim</w:t>
      </w:r>
      <w:r w:rsidR="00775639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775639">
        <w:rPr>
          <w:rFonts w:ascii="Verdana" w:hAnsi="Verdana" w:cstheme="minorHAnsi"/>
          <w:sz w:val="18"/>
          <w:szCs w:val="18"/>
        </w:rPr>
        <w:t>„</w:t>
      </w:r>
      <w:r w:rsidR="00C84B03" w:rsidRPr="00C84B03">
        <w:rPr>
          <w:rFonts w:ascii="Verdana" w:hAnsi="Verdana" w:cstheme="minorHAnsi"/>
          <w:sz w:val="18"/>
          <w:szCs w:val="18"/>
        </w:rPr>
        <w:t>Revize, Provozní revize, Prohlídka a zkouška zdvihacích zařízení</w:t>
      </w:r>
      <w:r w:rsidR="00775639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C84B03">
        <w:rPr>
          <w:rFonts w:ascii="Verdana" w:hAnsi="Verdana" w:cstheme="minorHAnsi"/>
          <w:sz w:val="18"/>
          <w:szCs w:val="18"/>
        </w:rPr>
        <w:t>40321</w:t>
      </w:r>
      <w:r w:rsidR="00775639">
        <w:rPr>
          <w:rFonts w:ascii="Verdana" w:hAnsi="Verdana" w:cstheme="minorHAnsi"/>
          <w:sz w:val="18"/>
          <w:szCs w:val="18"/>
        </w:rPr>
        <w:t>/2020-SŽ-OŘ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09578E3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14B4D9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0ED863B" w14:textId="00CD1AB9" w:rsidR="00CC5257" w:rsidRPr="003144D3" w:rsidRDefault="00161E4D" w:rsidP="00B96830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144D3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3144D3">
        <w:rPr>
          <w:rFonts w:ascii="Verdana" w:hAnsi="Verdana" w:cstheme="minorHAnsi"/>
          <w:sz w:val="18"/>
          <w:szCs w:val="18"/>
        </w:rPr>
        <w:t xml:space="preserve">je </w:t>
      </w:r>
      <w:r w:rsidR="0038779C" w:rsidRPr="003144D3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3144D3">
        <w:rPr>
          <w:rFonts w:ascii="Verdana" w:hAnsi="Verdana" w:cstheme="minorHAnsi"/>
          <w:sz w:val="18"/>
          <w:szCs w:val="18"/>
        </w:rPr>
        <w:t>specifikován</w:t>
      </w:r>
      <w:r w:rsidRPr="003144D3">
        <w:rPr>
          <w:rFonts w:ascii="Verdana" w:hAnsi="Verdana" w:cstheme="minorHAnsi"/>
          <w:sz w:val="18"/>
          <w:szCs w:val="18"/>
        </w:rPr>
        <w:t>o</w:t>
      </w:r>
      <w:r w:rsidR="00102827" w:rsidRPr="003144D3">
        <w:rPr>
          <w:rFonts w:ascii="Verdana" w:hAnsi="Verdana" w:cstheme="minorHAnsi"/>
          <w:sz w:val="18"/>
          <w:szCs w:val="18"/>
        </w:rPr>
        <w:t xml:space="preserve"> </w:t>
      </w:r>
      <w:r w:rsidR="004E076D" w:rsidRPr="003144D3">
        <w:rPr>
          <w:rFonts w:ascii="Verdana" w:hAnsi="Verdana" w:cstheme="minorHAnsi"/>
          <w:sz w:val="18"/>
          <w:szCs w:val="18"/>
        </w:rPr>
        <w:t>v Jednotkovém ceníku, který je přílohou č. 2 této Rámcové dohody a Technické specifikaci, která je přílohou č. 1a této Rámcové dohody a bude Objednatelem konkrétně specifikováno</w:t>
      </w:r>
      <w:r w:rsidR="003144D3" w:rsidRPr="003144D3">
        <w:rPr>
          <w:rFonts w:ascii="Verdana" w:hAnsi="Verdana" w:cstheme="minorHAnsi"/>
          <w:sz w:val="18"/>
          <w:szCs w:val="18"/>
        </w:rPr>
        <w:t xml:space="preserve"> v dílčí smlouvě na plnění dílčí veřejné zakázky.</w:t>
      </w:r>
      <w:r w:rsidR="004E076D" w:rsidRPr="003144D3">
        <w:rPr>
          <w:rFonts w:ascii="Verdana" w:hAnsi="Verdana" w:cstheme="minorHAnsi"/>
          <w:sz w:val="18"/>
          <w:szCs w:val="18"/>
        </w:rPr>
        <w:t xml:space="preserve"> </w:t>
      </w:r>
      <w:r w:rsidR="0038779C" w:rsidRPr="003144D3">
        <w:rPr>
          <w:rFonts w:ascii="Verdana" w:hAnsi="Verdana" w:cstheme="minorHAnsi"/>
          <w:sz w:val="18"/>
          <w:szCs w:val="18"/>
        </w:rPr>
        <w:t xml:space="preserve"> </w:t>
      </w:r>
      <w:r w:rsidR="00CC5257" w:rsidRPr="003144D3">
        <w:rPr>
          <w:rFonts w:ascii="Verdana" w:hAnsi="Verdana" w:cstheme="minorHAnsi"/>
          <w:sz w:val="18"/>
          <w:szCs w:val="18"/>
        </w:rPr>
        <w:t xml:space="preserve"> </w:t>
      </w:r>
    </w:p>
    <w:p w14:paraId="13436B7D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C7F5D06" w14:textId="1DEB965B" w:rsidR="0038779C" w:rsidRPr="002810CA" w:rsidRDefault="0038779C" w:rsidP="001034B6">
      <w:pPr>
        <w:pStyle w:val="acnormalbulleted"/>
      </w:pPr>
      <w:r w:rsidRPr="002810CA">
        <w:t xml:space="preserve">Dílčí veřejné zakázky budou zadávány Objednatelem Zhotoviteli postupem uvedeným v této </w:t>
      </w:r>
      <w:r w:rsidR="00141D25" w:rsidRPr="002810CA">
        <w:t xml:space="preserve">Rámcové </w:t>
      </w:r>
      <w:r w:rsidRPr="002810CA">
        <w:t xml:space="preserve">dohodě po dobu účinnosti této </w:t>
      </w:r>
      <w:r w:rsidR="00BC50EA" w:rsidRPr="002810CA">
        <w:t xml:space="preserve">Rámcové </w:t>
      </w:r>
      <w:r w:rsidRPr="002810CA">
        <w:t xml:space="preserve">dohody a v souladu se všemi jejími </w:t>
      </w:r>
      <w:r w:rsidR="004E076D" w:rsidRPr="002810CA">
        <w:t xml:space="preserve">podmínkami a taktéž Obchodními podmínkami uvedenými v příloze č. 1b a Technické specifikaci v </w:t>
      </w:r>
      <w:r w:rsidR="004E076D" w:rsidRPr="00095A7C">
        <w:t>příloze č. 1a této Rámcové dohody (dále jen „dílčí zakázka“). V rámci dílčí zakázky bude mezi Objednatelem a Zhotovitelem uzavřena smlouva na plnění dílčí veřejné zakázky (dále jen „dílčí smlouva“),</w:t>
      </w:r>
      <w:r w:rsidR="004E076D" w:rsidRPr="002810CA">
        <w:t xml:space="preserve"> na základě které Zhotovitel zhotoví pro Objednatele Dílo podle jeho konkrétních potřeb. Dílčí smlouvy budou uzavírány postupem uvedeným v tomto článku této Rámcové dohody.</w:t>
      </w:r>
    </w:p>
    <w:p w14:paraId="5D207503" w14:textId="77777777" w:rsidR="004A0D5B" w:rsidRPr="002810CA" w:rsidRDefault="00F832D7" w:rsidP="001034B6">
      <w:pPr>
        <w:pStyle w:val="acnormalbulleted"/>
      </w:pPr>
      <w:r w:rsidRPr="002810CA">
        <w:t> </w:t>
      </w:r>
      <w:r w:rsidR="0038779C" w:rsidRPr="002810CA">
        <w:t xml:space="preserve">Objednatel zahájí </w:t>
      </w:r>
      <w:r w:rsidR="00E35CAA" w:rsidRPr="002810CA">
        <w:t xml:space="preserve">dílčí zakázku </w:t>
      </w:r>
      <w:r w:rsidR="0038779C" w:rsidRPr="002810CA">
        <w:t xml:space="preserve">zasláním písemné výzvy k poskytnutí plnění (dále jen „objednávka“) Zhotoviteli. Písemná forma objednávky je splněna, i pokud Objednatel zašle </w:t>
      </w:r>
      <w:r w:rsidR="00002574" w:rsidRPr="002810CA">
        <w:t>Zhotoviteli</w:t>
      </w:r>
      <w:r w:rsidR="0038779C" w:rsidRPr="002810CA">
        <w:t xml:space="preserve"> objednávku e-mailovou zprávou.</w:t>
      </w:r>
      <w:r w:rsidR="004A0D5B" w:rsidRPr="002810CA">
        <w:t xml:space="preserve"> Smluvní strany určily následující kontaktní emailové adresy pro zasílání veškerých písemností dle tohoto článku Rámcové dohody:</w:t>
      </w:r>
    </w:p>
    <w:p w14:paraId="4135D905" w14:textId="532E49B5" w:rsidR="004A0D5B" w:rsidRPr="002810C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810CA">
        <w:rPr>
          <w:rFonts w:ascii="Verdana" w:hAnsi="Verdana"/>
          <w:sz w:val="18"/>
          <w:szCs w:val="18"/>
        </w:rPr>
        <w:t xml:space="preserve">Objednatel: </w:t>
      </w:r>
      <w:r w:rsidR="004E076D" w:rsidRPr="002810CA">
        <w:rPr>
          <w:rFonts w:ascii="Verdana" w:hAnsi="Verdana"/>
          <w:sz w:val="18"/>
          <w:szCs w:val="18"/>
        </w:rPr>
        <w:t>Strecha@spravazeleznic.cz</w:t>
      </w:r>
    </w:p>
    <w:p w14:paraId="49D361FE" w14:textId="7091531D" w:rsidR="00B447EA" w:rsidRDefault="004A0D5B" w:rsidP="001034B6">
      <w:pPr>
        <w:pStyle w:val="acnormalbulleted"/>
        <w:numPr>
          <w:ilvl w:val="0"/>
          <w:numId w:val="0"/>
        </w:numPr>
        <w:ind w:left="360"/>
      </w:pPr>
      <w:r w:rsidRPr="002810CA">
        <w:t xml:space="preserve">Zhotovitel: </w:t>
      </w:r>
      <w:r w:rsidRPr="002810CA">
        <w:rPr>
          <w:highlight w:val="yellow"/>
        </w:rPr>
        <w:t>…………………………</w:t>
      </w:r>
    </w:p>
    <w:p w14:paraId="122E71A7" w14:textId="77777777" w:rsidR="002C0E12" w:rsidRPr="002C0E12" w:rsidRDefault="002C0E12" w:rsidP="002C0E12">
      <w:pPr>
        <w:pStyle w:val="acnormal"/>
      </w:pPr>
    </w:p>
    <w:p w14:paraId="4D632A8F" w14:textId="77777777" w:rsidR="0038779C" w:rsidRPr="002810CA" w:rsidRDefault="00EE18A0" w:rsidP="001034B6">
      <w:pPr>
        <w:pStyle w:val="acnormalbulleted"/>
      </w:pPr>
      <w:r w:rsidRPr="002810CA">
        <w:t> </w:t>
      </w:r>
      <w:r w:rsidR="0038779C" w:rsidRPr="002810CA">
        <w:t xml:space="preserve">Objednávky Objednatele dle odstavce 2 tohoto článku této </w:t>
      </w:r>
      <w:r w:rsidR="003F4EB4" w:rsidRPr="002810CA">
        <w:t xml:space="preserve">Rámcové </w:t>
      </w:r>
      <w:r w:rsidR="0038779C" w:rsidRPr="002810CA">
        <w:t>dohody musí obsahovat údaje potřebné pro uzavření příslušné dílčí smlouvy, tedy:</w:t>
      </w:r>
    </w:p>
    <w:p w14:paraId="70648F41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CD8B29D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00491093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0E0D7B39" w14:textId="77777777" w:rsidR="0038779C" w:rsidRPr="002507FA" w:rsidRDefault="00E413C5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63CE671" w14:textId="77777777" w:rsidR="00224684" w:rsidRPr="002507FA" w:rsidRDefault="00224684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59614FC0" w14:textId="04282CD3" w:rsidR="0038779C" w:rsidRPr="00E0094A" w:rsidRDefault="0038779C" w:rsidP="008B22F1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094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A235FF">
        <w:rPr>
          <w:rFonts w:ascii="Verdana" w:hAnsi="Verdana" w:cstheme="minorHAnsi"/>
          <w:sz w:val="18"/>
          <w:szCs w:val="18"/>
        </w:rPr>
        <w:t>2</w:t>
      </w:r>
      <w:r w:rsidR="0085363C" w:rsidRPr="00E0094A">
        <w:rPr>
          <w:rFonts w:ascii="Verdana" w:hAnsi="Verdana" w:cstheme="minorHAnsi"/>
          <w:sz w:val="18"/>
          <w:szCs w:val="18"/>
        </w:rPr>
        <w:t xml:space="preserve">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0094A">
        <w:rPr>
          <w:rFonts w:ascii="Verdana" w:hAnsi="Verdana" w:cstheme="minorHAnsi"/>
          <w:sz w:val="18"/>
          <w:szCs w:val="18"/>
        </w:rPr>
        <w:t>dohody</w:t>
      </w:r>
      <w:r w:rsidRPr="00E0094A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a obsah přílohy č. </w:t>
      </w:r>
      <w:r w:rsidR="00A235FF">
        <w:rPr>
          <w:rFonts w:ascii="Verdana" w:hAnsi="Verdana" w:cstheme="minorHAnsi"/>
          <w:sz w:val="18"/>
          <w:szCs w:val="18"/>
        </w:rPr>
        <w:t>2</w:t>
      </w:r>
      <w:r w:rsidR="0085363C" w:rsidRPr="00E0094A">
        <w:rPr>
          <w:rFonts w:ascii="Verdana" w:hAnsi="Verdana" w:cstheme="minorHAnsi"/>
          <w:sz w:val="18"/>
          <w:szCs w:val="18"/>
        </w:rPr>
        <w:t xml:space="preserve">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předem v </w:t>
      </w:r>
      <w:r w:rsidRPr="00E0094A">
        <w:rPr>
          <w:rFonts w:ascii="Verdana" w:hAnsi="Verdana" w:cstheme="minorHAnsi"/>
          <w:sz w:val="18"/>
          <w:szCs w:val="18"/>
        </w:rPr>
        <w:t>objednávce přesně stanovit,</w:t>
      </w:r>
    </w:p>
    <w:p w14:paraId="053D6ED7" w14:textId="77777777" w:rsidR="007C1216" w:rsidRPr="002507FA" w:rsidRDefault="007C1216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0D1EBC6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04ED137" w14:textId="77777777" w:rsidR="00EA41F0" w:rsidRPr="002507FA" w:rsidRDefault="00EA41F0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802D686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5A5D20" w14:textId="6071EEB0" w:rsidR="008B22F1" w:rsidRPr="008B22F1" w:rsidRDefault="00E413C5" w:rsidP="001034B6">
      <w:pPr>
        <w:pStyle w:val="acnormalbulleted"/>
      </w:pPr>
      <w:r w:rsidRPr="008B22F1">
        <w:t xml:space="preserve">V případě pochybností či nejasností ohledně údajů uvedených v objednávce je Zhotovitel </w:t>
      </w:r>
      <w:r w:rsidR="00754A3C" w:rsidRPr="008B22F1">
        <w:t>povinen</w:t>
      </w:r>
      <w:r w:rsidRPr="008B22F1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390A34CE" w14:textId="3C167BC7" w:rsidR="00D85996" w:rsidRDefault="00E413C5" w:rsidP="008B22F1">
      <w:pPr>
        <w:pStyle w:val="Odstavecseseznamem"/>
        <w:numPr>
          <w:ilvl w:val="0"/>
          <w:numId w:val="5"/>
        </w:numPr>
        <w:spacing w:before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E0094A">
        <w:rPr>
          <w:rFonts w:ascii="Verdana" w:hAnsi="Verdana" w:cstheme="minorHAnsi"/>
          <w:sz w:val="18"/>
          <w:szCs w:val="18"/>
        </w:rPr>
        <w:t>8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459759DC" w14:textId="77777777" w:rsidR="00E0094A" w:rsidRDefault="00E0094A" w:rsidP="00E0094A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798873F" w14:textId="1D7EF4C1" w:rsidR="00E413C5" w:rsidRPr="00E0094A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E0094A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C50AF7">
        <w:rPr>
          <w:rFonts w:ascii="Verdana" w:hAnsi="Verdana" w:cstheme="minorHAnsi"/>
          <w:sz w:val="18"/>
          <w:szCs w:val="18"/>
        </w:rPr>
        <w:t xml:space="preserve"> článku </w:t>
      </w:r>
      <w:r w:rsidRPr="00E0094A">
        <w:rPr>
          <w:rFonts w:ascii="Verdana" w:hAnsi="Verdana" w:cstheme="minorHAnsi"/>
          <w:sz w:val="18"/>
          <w:szCs w:val="18"/>
        </w:rPr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E0094A" w:rsidRPr="00E0094A">
        <w:rPr>
          <w:rFonts w:ascii="Verdana" w:hAnsi="Verdana" w:cstheme="minorHAnsi"/>
          <w:sz w:val="18"/>
          <w:szCs w:val="18"/>
        </w:rPr>
        <w:t>1</w:t>
      </w:r>
      <w:r w:rsidRPr="00E0094A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 </w:t>
      </w:r>
    </w:p>
    <w:p w14:paraId="11894F83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072B55DF" w14:textId="28C279C7" w:rsidR="002C0E12" w:rsidRPr="00E63DC4" w:rsidRDefault="003276C2" w:rsidP="001034B6">
      <w:pPr>
        <w:pStyle w:val="acnormalbulleted"/>
        <w:numPr>
          <w:ilvl w:val="0"/>
          <w:numId w:val="57"/>
        </w:numPr>
      </w:pPr>
      <w:r w:rsidRPr="00CF71E2">
        <w:t xml:space="preserve">Tato </w:t>
      </w:r>
      <w:r w:rsidR="00AD2EC8" w:rsidRPr="00CF71E2">
        <w:t xml:space="preserve">Rámcová </w:t>
      </w:r>
      <w:r w:rsidRPr="00CF71E2">
        <w:t xml:space="preserve">dohoda je uzavírána </w:t>
      </w:r>
      <w:r w:rsidR="00E0094A" w:rsidRPr="00CF71E2">
        <w:t xml:space="preserve">na dobu od nabytí účinnosti dohody </w:t>
      </w:r>
      <w:r w:rsidR="00C50AF7">
        <w:t>u</w:t>
      </w:r>
      <w:r w:rsidR="00E0094A" w:rsidRPr="00CF71E2">
        <w:t xml:space="preserve">veřejněním v registru </w:t>
      </w:r>
      <w:r w:rsidR="00E0094A" w:rsidRPr="00E63DC4">
        <w:t>smluv do 15. prosince 202</w:t>
      </w:r>
      <w:r w:rsidR="009B3140">
        <w:t>5</w:t>
      </w:r>
      <w:r w:rsidR="00E0094A" w:rsidRPr="00E63DC4">
        <w:t>.</w:t>
      </w:r>
    </w:p>
    <w:p w14:paraId="5F561725" w14:textId="72906283" w:rsidR="00E0094A" w:rsidRPr="00E63DC4" w:rsidRDefault="009C5F7B" w:rsidP="001034B6">
      <w:pPr>
        <w:pStyle w:val="acnormalbulleted"/>
      </w:pPr>
      <w:r w:rsidRPr="00E63DC4">
        <w:t>Míst</w:t>
      </w:r>
      <w:r w:rsidR="0085363C" w:rsidRPr="00E63DC4">
        <w:t>o</w:t>
      </w:r>
      <w:r w:rsidRPr="00E63DC4">
        <w:t xml:space="preserve"> plnění </w:t>
      </w:r>
      <w:r w:rsidR="00EA41F0" w:rsidRPr="00E63DC4">
        <w:t>dílčích smluv</w:t>
      </w:r>
      <w:r w:rsidRPr="00E63DC4">
        <w:t xml:space="preserve"> </w:t>
      </w:r>
      <w:r w:rsidR="00E0094A" w:rsidRPr="00E63DC4">
        <w:t xml:space="preserve">bude uvedeno v dílčí </w:t>
      </w:r>
      <w:r w:rsidR="00E63DC4" w:rsidRPr="00E63DC4">
        <w:t xml:space="preserve">smlouvě, na pracovištích </w:t>
      </w:r>
      <w:r w:rsidR="00E0094A" w:rsidRPr="00E63DC4">
        <w:t>Objednatel</w:t>
      </w:r>
      <w:r w:rsidR="00E63DC4" w:rsidRPr="00E63DC4">
        <w:t>e</w:t>
      </w:r>
      <w:r w:rsidR="00E0094A" w:rsidRPr="00E63DC4">
        <w:t>.</w:t>
      </w:r>
    </w:p>
    <w:p w14:paraId="11BFBB74" w14:textId="77777777" w:rsidR="00E0094A" w:rsidRPr="00CF71E2" w:rsidRDefault="006D2F28" w:rsidP="001034B6">
      <w:pPr>
        <w:pStyle w:val="acnormalbulleted"/>
      </w:pPr>
      <w:r w:rsidRPr="00CF71E2">
        <w:t>Zhotovitel</w:t>
      </w:r>
      <w:r w:rsidR="00DD2D34" w:rsidRPr="00CF71E2">
        <w:t xml:space="preserve"> </w:t>
      </w:r>
      <w:r w:rsidR="003276C2" w:rsidRPr="00CF71E2">
        <w:t xml:space="preserve">je povinen </w:t>
      </w:r>
      <w:r w:rsidR="00E0094A" w:rsidRPr="00CF71E2">
        <w:t xml:space="preserve">předmět Díla předávat Objednateli v místě a ve lhůtách uvedených v dílčí smlouvě. Při předávání plnění poskytne Zhotovitel příslušný obsah plnění Objednateli ke kontrole. </w:t>
      </w:r>
    </w:p>
    <w:p w14:paraId="110B4DED" w14:textId="5A02D915" w:rsidR="00DD2D34" w:rsidRPr="00CF71E2" w:rsidRDefault="00E0094A" w:rsidP="001034B6">
      <w:pPr>
        <w:pStyle w:val="acnormalbulleted"/>
        <w:numPr>
          <w:ilvl w:val="0"/>
          <w:numId w:val="0"/>
        </w:numPr>
        <w:ind w:left="357"/>
      </w:pPr>
      <w:r w:rsidRPr="00CF71E2">
        <w:t xml:space="preserve">Objednatel je oprávněn plnění a jeho obsah zkontrolovat a v případě připomínek jej vrátit Zhotoviteli ke změně, doplnění apod. </w:t>
      </w:r>
    </w:p>
    <w:p w14:paraId="79B938F6" w14:textId="4C094C72" w:rsidR="00BD7195" w:rsidRPr="00CF71E2" w:rsidRDefault="006D2F28" w:rsidP="001034B6">
      <w:pPr>
        <w:pStyle w:val="acnormalbulleted"/>
      </w:pPr>
      <w:r w:rsidRPr="00CF71E2">
        <w:lastRenderedPageBreak/>
        <w:t>Zhotovitel</w:t>
      </w:r>
      <w:r w:rsidR="006848CF" w:rsidRPr="00CF71E2">
        <w:t xml:space="preserve"> </w:t>
      </w:r>
      <w:r w:rsidR="00CC5257" w:rsidRPr="00CF71E2">
        <w:t xml:space="preserve">je povinen </w:t>
      </w:r>
      <w:r w:rsidR="00780CF7" w:rsidRPr="00CF71E2">
        <w:t xml:space="preserve">vyrozumět určeného zaměstnance </w:t>
      </w:r>
      <w:r w:rsidR="00DF18BB" w:rsidRPr="00CF71E2">
        <w:t>Objednatele</w:t>
      </w:r>
      <w:r w:rsidR="00780CF7" w:rsidRPr="00CF71E2">
        <w:t xml:space="preserve"> uvedeného v</w:t>
      </w:r>
      <w:r w:rsidR="0006027E" w:rsidRPr="00CF71E2">
        <w:t> dílčí smlouvě</w:t>
      </w:r>
      <w:r w:rsidR="00780CF7" w:rsidRPr="00CF71E2">
        <w:t xml:space="preserve"> jako „kontaktní osob</w:t>
      </w:r>
      <w:r w:rsidR="0006027E" w:rsidRPr="00CF71E2">
        <w:t>a</w:t>
      </w:r>
      <w:r w:rsidR="00780CF7" w:rsidRPr="00CF71E2">
        <w:t>“ o datu a době dokončení a převzetí</w:t>
      </w:r>
      <w:r w:rsidR="00DD2D34" w:rsidRPr="00CF71E2">
        <w:t xml:space="preserve"> </w:t>
      </w:r>
      <w:r w:rsidR="00780CF7" w:rsidRPr="00CF71E2">
        <w:t>předmětu Díla</w:t>
      </w:r>
      <w:r w:rsidR="00CB6B7E" w:rsidRPr="00CF71E2">
        <w:t xml:space="preserve"> </w:t>
      </w:r>
      <w:r w:rsidR="00780CF7" w:rsidRPr="00CF71E2">
        <w:t>(</w:t>
      </w:r>
      <w:r w:rsidR="00E0094A" w:rsidRPr="00CF71E2">
        <w:t xml:space="preserve">v pracovní dny v čase 07:00 – 15:00 hod.). </w:t>
      </w:r>
      <w:r w:rsidR="00DD2D34" w:rsidRPr="00CF71E2">
        <w:t>Převzetí plnění</w:t>
      </w:r>
      <w:r w:rsidR="0040600D" w:rsidRPr="00CF71E2">
        <w:t xml:space="preserve"> </w:t>
      </w:r>
      <w:r w:rsidR="00CC5257" w:rsidRPr="00CF71E2">
        <w:t xml:space="preserve">potvrdí </w:t>
      </w:r>
      <w:r w:rsidR="00986E6F" w:rsidRPr="00CF71E2">
        <w:t>Obj</w:t>
      </w:r>
      <w:r w:rsidR="00D97787" w:rsidRPr="00CF71E2">
        <w:t>ednatel</w:t>
      </w:r>
      <w:r w:rsidR="00B37744" w:rsidRPr="00CF71E2">
        <w:t xml:space="preserve"> </w:t>
      </w:r>
      <w:r w:rsidR="00780CF7" w:rsidRPr="00CF71E2">
        <w:t>v Předávacím protokolu</w:t>
      </w:r>
      <w:r w:rsidR="00CC5257" w:rsidRPr="00CF71E2">
        <w:t xml:space="preserve">. Pověřený zaměstnanec </w:t>
      </w:r>
      <w:r w:rsidR="00986E6F" w:rsidRPr="00CF71E2">
        <w:t>Obj</w:t>
      </w:r>
      <w:r w:rsidR="00D97787" w:rsidRPr="00CF71E2">
        <w:t>ednatele</w:t>
      </w:r>
      <w:r w:rsidR="002906C0" w:rsidRPr="00CF71E2">
        <w:t xml:space="preserve"> uvede své jméno a </w:t>
      </w:r>
      <w:r w:rsidR="00CC5257" w:rsidRPr="00CF71E2">
        <w:t xml:space="preserve">podpis, v případě zjištěných nedostatků uvede i tuto skutečnost s konkrétním vymezením zjištěných vad </w:t>
      </w:r>
      <w:r w:rsidR="00DD2D34" w:rsidRPr="00CF71E2">
        <w:t>předaného plnění</w:t>
      </w:r>
      <w:r w:rsidR="00CC5257" w:rsidRPr="00CF71E2">
        <w:t xml:space="preserve">. </w:t>
      </w:r>
    </w:p>
    <w:p w14:paraId="51CB3A97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C938B31" w14:textId="540BF013" w:rsidR="00DC4AD5" w:rsidRPr="0095105E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105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95105E" w:rsidRPr="0095105E">
        <w:rPr>
          <w:rFonts w:ascii="Verdana" w:hAnsi="Verdana" w:cstheme="minorHAnsi"/>
          <w:sz w:val="18"/>
          <w:szCs w:val="18"/>
        </w:rPr>
        <w:t>2</w:t>
      </w:r>
      <w:r w:rsidR="00F17B92" w:rsidRPr="0095105E">
        <w:rPr>
          <w:rFonts w:ascii="Verdana" w:hAnsi="Verdana" w:cstheme="minorHAnsi"/>
          <w:sz w:val="18"/>
          <w:szCs w:val="18"/>
        </w:rPr>
        <w:t xml:space="preserve"> </w:t>
      </w:r>
      <w:r w:rsidRPr="0095105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105E">
        <w:rPr>
          <w:rFonts w:ascii="Verdana" w:hAnsi="Verdana" w:cstheme="minorHAnsi"/>
          <w:sz w:val="18"/>
          <w:szCs w:val="18"/>
        </w:rPr>
        <w:t xml:space="preserve">Rámcové </w:t>
      </w:r>
      <w:r w:rsidRPr="0095105E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95105E" w:rsidRPr="0095105E">
        <w:rPr>
          <w:rFonts w:ascii="Verdana" w:hAnsi="Verdana" w:cstheme="minorHAnsi"/>
          <w:sz w:val="18"/>
          <w:szCs w:val="18"/>
        </w:rPr>
        <w:t>2</w:t>
      </w:r>
      <w:r w:rsidR="00F17B92" w:rsidRPr="0095105E">
        <w:rPr>
          <w:rFonts w:ascii="Verdana" w:hAnsi="Verdana" w:cstheme="minorHAnsi"/>
          <w:sz w:val="18"/>
          <w:szCs w:val="18"/>
        </w:rPr>
        <w:t xml:space="preserve"> </w:t>
      </w:r>
      <w:r w:rsidRPr="0095105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105E">
        <w:rPr>
          <w:rFonts w:ascii="Verdana" w:hAnsi="Verdana" w:cstheme="minorHAnsi"/>
          <w:sz w:val="18"/>
          <w:szCs w:val="18"/>
        </w:rPr>
        <w:t xml:space="preserve">Rámcové </w:t>
      </w:r>
      <w:r w:rsidRPr="0095105E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5105E">
        <w:rPr>
          <w:rFonts w:ascii="Verdana" w:hAnsi="Verdana" w:cstheme="minorHAnsi"/>
          <w:sz w:val="18"/>
          <w:szCs w:val="18"/>
        </w:rPr>
        <w:t>Předávacího protokolu</w:t>
      </w:r>
      <w:r w:rsidRPr="0095105E">
        <w:rPr>
          <w:rFonts w:ascii="Verdana" w:hAnsi="Verdana" w:cstheme="minorHAnsi"/>
          <w:sz w:val="18"/>
          <w:szCs w:val="18"/>
        </w:rPr>
        <w:t>.</w:t>
      </w:r>
      <w:r w:rsidR="00276548" w:rsidRPr="0095105E">
        <w:rPr>
          <w:rFonts w:ascii="Verdana" w:hAnsi="Verdana" w:cstheme="minorHAnsi"/>
          <w:sz w:val="18"/>
          <w:szCs w:val="18"/>
        </w:rPr>
        <w:t xml:space="preserve"> </w:t>
      </w:r>
    </w:p>
    <w:p w14:paraId="434FDCEC" w14:textId="7B66AA82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4D7B4F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9DB28F7" w14:textId="316356F4" w:rsidR="00276548" w:rsidRPr="004D7B4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7B4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D7B4F">
        <w:rPr>
          <w:rFonts w:ascii="Verdana" w:hAnsi="Verdana" w:cstheme="minorHAnsi"/>
          <w:sz w:val="18"/>
          <w:szCs w:val="18"/>
        </w:rPr>
        <w:t xml:space="preserve">Díla </w:t>
      </w:r>
      <w:r w:rsidRPr="004D7B4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 přílo</w:t>
      </w:r>
      <w:r w:rsidRPr="004D7B4F">
        <w:rPr>
          <w:rFonts w:ascii="Verdana" w:hAnsi="Verdana" w:cstheme="minorHAnsi"/>
          <w:sz w:val="18"/>
          <w:szCs w:val="18"/>
        </w:rPr>
        <w:t>ze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 č</w:t>
      </w:r>
      <w:r w:rsidR="004D7B4F" w:rsidRPr="004D7B4F">
        <w:rPr>
          <w:rFonts w:ascii="Verdana" w:hAnsi="Verdana" w:cstheme="minorHAnsi"/>
          <w:sz w:val="18"/>
          <w:szCs w:val="18"/>
        </w:rPr>
        <w:t>. 2</w:t>
      </w:r>
      <w:r w:rsidR="00F17B92" w:rsidRPr="004D7B4F">
        <w:rPr>
          <w:rFonts w:ascii="Verdana" w:hAnsi="Verdana" w:cstheme="minorHAnsi"/>
          <w:sz w:val="18"/>
          <w:szCs w:val="18"/>
        </w:rPr>
        <w:t xml:space="preserve"> 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D7B4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D7B4F">
        <w:rPr>
          <w:rFonts w:ascii="Verdana" w:hAnsi="Verdana" w:cstheme="minorHAnsi"/>
          <w:sz w:val="18"/>
          <w:szCs w:val="18"/>
        </w:rPr>
        <w:t>dohody.</w:t>
      </w:r>
    </w:p>
    <w:p w14:paraId="17BF86C4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D7B4F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3EDF5412" w14:textId="4946848A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6AD3FBC" w14:textId="6A57156F" w:rsidR="005F5AB9" w:rsidRDefault="005F5AB9" w:rsidP="005F5AB9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0B7F2794" w14:textId="77777777" w:rsidR="005F5AB9" w:rsidRPr="003D69C2" w:rsidRDefault="005F5AB9" w:rsidP="005F5AB9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281E16BC" w14:textId="77777777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255AE617" w14:textId="77777777" w:rsidR="005F5AB9" w:rsidRPr="003D69C2" w:rsidRDefault="005F5AB9" w:rsidP="005F5AB9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2B39D83F" w14:textId="77777777" w:rsidR="005F5AB9" w:rsidRPr="003D69C2" w:rsidRDefault="005F5AB9" w:rsidP="005F5AB9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Příjemcem faktur ve věci této smlouvy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6529C532" w14:textId="77777777" w:rsidR="005F5AB9" w:rsidRPr="003D69C2" w:rsidRDefault="005F5AB9" w:rsidP="005F5AB9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0E7F06FA" w14:textId="5E6D1DD3" w:rsidR="005F5AB9" w:rsidRPr="003D69C2" w:rsidRDefault="005F5AB9" w:rsidP="005F5AB9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</w:t>
      </w:r>
      <w:del w:id="1" w:author="Mantlíková Lucie" w:date="2020-11-11T07:16:00Z">
        <w:r w:rsidR="003D69C2" w:rsidDel="00C50AF7">
          <w:rPr>
            <w:rFonts w:ascii="Verdana" w:hAnsi="Verdana"/>
            <w:sz w:val="18"/>
            <w:szCs w:val="18"/>
          </w:rPr>
          <w:delText xml:space="preserve"> </w:delText>
        </w:r>
      </w:del>
      <w:r w:rsidRPr="003D69C2">
        <w:rPr>
          <w:rFonts w:ascii="Verdana" w:hAnsi="Verdana"/>
          <w:sz w:val="18"/>
          <w:szCs w:val="18"/>
        </w:rPr>
        <w:t>Centrální finanční účtárna Čechy</w:t>
      </w:r>
    </w:p>
    <w:p w14:paraId="3A3B694E" w14:textId="399C0A8C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Náměstí Jana Pernera  217</w:t>
      </w:r>
    </w:p>
    <w:p w14:paraId="1443AFED" w14:textId="77777777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 Pardubice</w:t>
      </w:r>
    </w:p>
    <w:p w14:paraId="03C0E1BB" w14:textId="7452C4AF" w:rsidR="005F5AB9" w:rsidDel="00C50AF7" w:rsidRDefault="005F5AB9" w:rsidP="005F5AB9">
      <w:pPr>
        <w:pStyle w:val="Odstavecseseznamem"/>
        <w:tabs>
          <w:tab w:val="left" w:pos="709"/>
        </w:tabs>
        <w:ind w:firstLine="273"/>
        <w:rPr>
          <w:del w:id="2" w:author="Mantlíková Lucie" w:date="2020-11-11T07:16:00Z"/>
        </w:rPr>
      </w:pPr>
    </w:p>
    <w:p w14:paraId="1FBB2215" w14:textId="70225BD9" w:rsidR="005F5AB9" w:rsidRPr="005F5AB9" w:rsidRDefault="005F5AB9" w:rsidP="005F5AB9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na: </w:t>
      </w:r>
      <w:hyperlink r:id="rId12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69174BD4" w14:textId="77777777" w:rsidR="005F5AB9" w:rsidRPr="005F5AB9" w:rsidRDefault="005F5AB9" w:rsidP="005F5AB9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064EC705" w14:textId="3F334C1A" w:rsidR="008B22F1" w:rsidRPr="008B22F1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908A95C" w14:textId="50E86D6A" w:rsidR="000A2855" w:rsidRDefault="006D2F28" w:rsidP="002810CA">
      <w:pPr>
        <w:pStyle w:val="acnormal"/>
        <w:numPr>
          <w:ilvl w:val="0"/>
          <w:numId w:val="23"/>
        </w:numPr>
        <w:spacing w:before="0" w:after="240"/>
        <w:ind w:left="425" w:hanging="425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FBA4F46" w14:textId="6A61A766" w:rsidR="009B52F0" w:rsidRPr="002507FA" w:rsidRDefault="009B52F0" w:rsidP="002810CA">
      <w:pPr>
        <w:pStyle w:val="acnormal"/>
        <w:numPr>
          <w:ilvl w:val="0"/>
          <w:numId w:val="23"/>
        </w:numPr>
        <w:spacing w:before="0" w:after="240"/>
        <w:ind w:left="425" w:hanging="425"/>
        <w:rPr>
          <w:rFonts w:ascii="Verdana" w:hAnsi="Verdana" w:cstheme="minorHAnsi"/>
          <w:sz w:val="18"/>
          <w:szCs w:val="18"/>
        </w:rPr>
      </w:pPr>
      <w:r w:rsidRPr="009B52F0">
        <w:rPr>
          <w:rFonts w:ascii="Verdana" w:hAnsi="Verdana" w:cstheme="minorHAnsi"/>
          <w:sz w:val="18"/>
          <w:szCs w:val="18"/>
        </w:rPr>
        <w:lastRenderedPageBreak/>
        <w:t>Zhotovitel ručí (po provedené Revizi, Prohlídce a zkoušce) za neprodlené vyhotovení protokolu o provedené revizi, prohlídce a zkoušce, předáním výsledků parametrů kontaktní osobě zástupce objednatele</w:t>
      </w:r>
      <w:r>
        <w:rPr>
          <w:rFonts w:ascii="Verdana" w:hAnsi="Verdana" w:cstheme="minorHAnsi"/>
          <w:sz w:val="18"/>
          <w:szCs w:val="18"/>
        </w:rPr>
        <w:t>.</w:t>
      </w:r>
    </w:p>
    <w:p w14:paraId="19CD17EE" w14:textId="4ACB4B4E" w:rsidR="000A2855" w:rsidRPr="008502B6" w:rsidRDefault="000A2855" w:rsidP="0076775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8502B6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8502B6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8502B6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8502B6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8502B6">
        <w:rPr>
          <w:rFonts w:ascii="Verdana" w:hAnsi="Verdana" w:cstheme="minorHAnsi"/>
          <w:sz w:val="18"/>
          <w:szCs w:val="18"/>
        </w:rPr>
        <w:t>zákoníku.</w:t>
      </w:r>
    </w:p>
    <w:p w14:paraId="6C1BCD51" w14:textId="3983E69B" w:rsidR="000A2855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1A07DB0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4A1E4F2F" w14:textId="3291E846" w:rsidR="00CD0FED" w:rsidRPr="002810CA" w:rsidRDefault="00CD0FED" w:rsidP="002810CA">
      <w:pPr>
        <w:pStyle w:val="Odstavecseseznamem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810C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9B52F0">
        <w:rPr>
          <w:rFonts w:ascii="Verdana" w:hAnsi="Verdana" w:cstheme="minorHAnsi"/>
          <w:sz w:val="18"/>
          <w:szCs w:val="18"/>
        </w:rPr>
        <w:t>2,5</w:t>
      </w:r>
      <w:r w:rsidRPr="002810CA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9B52F0">
        <w:rPr>
          <w:rFonts w:ascii="Verdana" w:hAnsi="Verdana" w:cstheme="minorHAnsi"/>
          <w:sz w:val="18"/>
          <w:szCs w:val="18"/>
        </w:rPr>
        <w:t>2,5</w:t>
      </w:r>
      <w:r w:rsidRPr="002810CA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07D08E49" w14:textId="77777777" w:rsidR="00BC6123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EF3054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011DEDF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43FFD31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5E12B6D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A4BC5E5" w14:textId="7C46BD8F" w:rsidR="004D47B7" w:rsidRPr="005C504A" w:rsidRDefault="00870DF7" w:rsidP="008C25BB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C504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5C504A">
        <w:rPr>
          <w:rFonts w:ascii="Verdana" w:hAnsi="Verdana" w:cstheme="minorHAnsi"/>
          <w:sz w:val="18"/>
          <w:szCs w:val="18"/>
        </w:rPr>
        <w:t xml:space="preserve">nebo dílčí smlouvy </w:t>
      </w:r>
      <w:r w:rsidRPr="005C504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>stra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tato Rámcová </w:t>
      </w:r>
      <w:r w:rsidRPr="005C504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nebo dílčí smlouva </w:t>
      </w:r>
      <w:r w:rsidRPr="005C504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Smluvních </w:t>
      </w:r>
      <w:r w:rsidRPr="005C504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tuto Rámcovou </w:t>
      </w:r>
      <w:r w:rsidRPr="005C504A">
        <w:rPr>
          <w:rFonts w:ascii="Verdana" w:hAnsi="Verdana" w:cstheme="minorHAnsi"/>
          <w:sz w:val="18"/>
          <w:szCs w:val="18"/>
        </w:rPr>
        <w:t>dohodu</w:t>
      </w:r>
      <w:r w:rsidR="00002574" w:rsidRPr="005C504A">
        <w:rPr>
          <w:rFonts w:ascii="Verdana" w:hAnsi="Verdana" w:cstheme="minorHAnsi"/>
          <w:sz w:val="18"/>
          <w:szCs w:val="18"/>
        </w:rPr>
        <w:t xml:space="preserve"> nebo dílčí smlouvu</w:t>
      </w:r>
      <w:r w:rsidRPr="005C504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>dohody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 nebo dílčí smlouvy</w:t>
      </w:r>
      <w:r w:rsidRPr="005C504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>strana je povinna výslovně uvést, že informace, které označila jako své obchodní tajemství, naplňují současně všechny definiční znaky obchodního tajemství, tak jak je vymezeno v</w:t>
      </w:r>
      <w:r w:rsidR="005C504A" w:rsidRPr="005C504A">
        <w:rPr>
          <w:rFonts w:ascii="Verdana" w:hAnsi="Verdana" w:cstheme="minorHAnsi"/>
          <w:sz w:val="18"/>
          <w:szCs w:val="18"/>
        </w:rPr>
        <w:t xml:space="preserve"> </w:t>
      </w:r>
      <w:r w:rsidRPr="005C504A">
        <w:rPr>
          <w:rFonts w:ascii="Verdana" w:hAnsi="Verdana" w:cstheme="minorHAnsi"/>
          <w:sz w:val="18"/>
          <w:szCs w:val="18"/>
        </w:rPr>
        <w:lastRenderedPageBreak/>
        <w:t xml:space="preserve">ustanovení § 504 občanského zákoníku, a zavazuje se neprodleně písemně sdělit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5C504A">
        <w:rPr>
          <w:rFonts w:ascii="Verdana" w:hAnsi="Verdana" w:cstheme="minorHAnsi"/>
          <w:sz w:val="18"/>
          <w:szCs w:val="18"/>
        </w:rPr>
        <w:t xml:space="preserve"> </w:t>
      </w:r>
    </w:p>
    <w:p w14:paraId="33FC3ACE" w14:textId="61A405D1" w:rsidR="008B22F1" w:rsidRPr="002C0E12" w:rsidRDefault="00002574" w:rsidP="002C0E12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</w:t>
      </w:r>
      <w:r w:rsidR="008502B6">
        <w:rPr>
          <w:rFonts w:ascii="Verdana" w:hAnsi="Verdana" w:cstheme="minorHAnsi"/>
          <w:sz w:val="18"/>
          <w:szCs w:val="18"/>
        </w:rPr>
        <w:t>odavatele uvedené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dohody. Poddodav</w:t>
      </w:r>
      <w:r w:rsidR="008502B6">
        <w:rPr>
          <w:rFonts w:ascii="Verdana" w:hAnsi="Verdana" w:cstheme="minorHAnsi"/>
          <w:sz w:val="18"/>
          <w:szCs w:val="18"/>
        </w:rPr>
        <w:t>atele neuvedeného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CF72B47" w14:textId="77777777" w:rsidR="000A2855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1440CAD" w14:textId="2B907BAC" w:rsidR="00870DF7" w:rsidRDefault="00870DF7" w:rsidP="002810CA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60E54E0C" w14:textId="77777777" w:rsidR="002810CA" w:rsidRPr="002507FA" w:rsidRDefault="002810CA" w:rsidP="002810CA">
      <w:pPr>
        <w:pStyle w:val="acnormal"/>
        <w:tabs>
          <w:tab w:val="left" w:pos="709"/>
        </w:tabs>
        <w:spacing w:before="0" w:after="0"/>
        <w:ind w:left="357"/>
        <w:rPr>
          <w:rFonts w:ascii="Verdana" w:hAnsi="Verdana" w:cstheme="minorHAnsi"/>
          <w:sz w:val="18"/>
          <w:szCs w:val="18"/>
        </w:rPr>
      </w:pPr>
    </w:p>
    <w:p w14:paraId="4AA70012" w14:textId="595593B6" w:rsidR="00E71957" w:rsidRPr="002507FA" w:rsidRDefault="008135F0" w:rsidP="002810CA">
      <w:pPr>
        <w:numPr>
          <w:ilvl w:val="0"/>
          <w:numId w:val="38"/>
        </w:numPr>
        <w:spacing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03BA875D" w14:textId="67F6BAB3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8502B6">
        <w:rPr>
          <w:rFonts w:ascii="Verdana" w:hAnsi="Verdana" w:cstheme="minorHAnsi"/>
          <w:sz w:val="18"/>
          <w:szCs w:val="18"/>
        </w:rPr>
        <w:t xml:space="preserve"> s výjimkou </w:t>
      </w:r>
      <w:r w:rsidR="00FB56F2" w:rsidRPr="00FB56F2">
        <w:rPr>
          <w:rFonts w:ascii="Verdana" w:hAnsi="Verdana" w:cstheme="minorHAnsi"/>
          <w:sz w:val="18"/>
          <w:szCs w:val="18"/>
        </w:rPr>
        <w:t>přílohy č. 5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rámcové dohody</w:t>
      </w:r>
      <w:r w:rsidRPr="00FB56F2">
        <w:rPr>
          <w:rFonts w:ascii="Verdana" w:hAnsi="Verdana" w:cstheme="minorHAnsi"/>
          <w:sz w:val="18"/>
          <w:szCs w:val="18"/>
        </w:rPr>
        <w:t>.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Každá ze smluvních stran je oprávněna jednostranně změnit své oprávněné osoby</w:t>
      </w:r>
      <w:r w:rsidR="008502B6" w:rsidRPr="00FB56F2">
        <w:rPr>
          <w:rFonts w:ascii="Verdana" w:hAnsi="Verdana" w:cstheme="minorHAnsi"/>
          <w:sz w:val="18"/>
          <w:szCs w:val="18"/>
        </w:rPr>
        <w:t xml:space="preserve"> uvedené v příloze č. 4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rámcové dohody,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5E79F94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41E1AB5C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977C3EA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8502B6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502B6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502B6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52A3932A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851A41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F10435F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AF2F430" w14:textId="0B56CDE6" w:rsidR="00D30AD6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C25A0A9" w14:textId="77777777" w:rsidR="008B22F1" w:rsidRPr="008B22F1" w:rsidRDefault="008B22F1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58EA635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1D9CF56" w14:textId="77777777" w:rsidR="008502B6" w:rsidRPr="008502B6" w:rsidRDefault="007A2C38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</w:t>
      </w:r>
      <w:r w:rsidR="008502B6" w:rsidRPr="008502B6">
        <w:rPr>
          <w:rFonts w:ascii="Verdana" w:hAnsi="Verdana" w:cstheme="minorHAnsi"/>
          <w:sz w:val="18"/>
          <w:szCs w:val="18"/>
        </w:rPr>
        <w:t>č. 1a – Technická specifikace</w:t>
      </w:r>
    </w:p>
    <w:p w14:paraId="0BF3E25F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1b – Obchodní podmínky</w:t>
      </w:r>
    </w:p>
    <w:p w14:paraId="26401EF8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2 – Jednotkový ceník</w:t>
      </w:r>
    </w:p>
    <w:p w14:paraId="04F0DC60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3 – Seznam poddodavatelů</w:t>
      </w:r>
    </w:p>
    <w:p w14:paraId="2742FEE8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4 – Oprávněné osoby</w:t>
      </w:r>
    </w:p>
    <w:p w14:paraId="421F0BBD" w14:textId="31F09209" w:rsidR="00F06B6C" w:rsidRDefault="008502B6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5 – Nález podezřelého předmětu</w:t>
      </w:r>
    </w:p>
    <w:p w14:paraId="751F2F2B" w14:textId="7E04E758" w:rsidR="002C0E12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2C1F12" w14:textId="66E4F119" w:rsidR="002C0E12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80243D0" w14:textId="77777777" w:rsidR="002C0E12" w:rsidRPr="002507FA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C1221E9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A3EA2F7" w14:textId="47FB921C" w:rsidR="00C16FD1" w:rsidRDefault="00CC5257" w:rsidP="008502B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19210741" w14:textId="77777777" w:rsidR="002C0E12" w:rsidRPr="002C0E12" w:rsidRDefault="002C0E12" w:rsidP="002C0E12">
      <w:pPr>
        <w:pStyle w:val="acnormal"/>
      </w:pPr>
    </w:p>
    <w:p w14:paraId="2FFEC67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EAC100" w14:textId="77777777" w:rsidR="002C0E12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</w:t>
      </w:r>
    </w:p>
    <w:p w14:paraId="1CE729C2" w14:textId="77777777" w:rsidR="002C0E12" w:rsidRDefault="002C0E1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BD4A7CD" w14:textId="77777777" w:rsidR="002C0E12" w:rsidRDefault="002C0E1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C1133F9" w14:textId="410F1CE7" w:rsidR="000770E5" w:rsidRDefault="00CC525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60850B4E" w14:textId="77777777" w:rsidR="008502B6" w:rsidRPr="00CF5179" w:rsidRDefault="008502B6" w:rsidP="008502B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6B0F98AF" w14:textId="77777777" w:rsidR="008502B6" w:rsidRPr="00CF5179" w:rsidRDefault="008502B6" w:rsidP="008502B6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0615A40" w14:textId="77777777" w:rsidR="008502B6" w:rsidRPr="00CF5179" w:rsidRDefault="008502B6" w:rsidP="008502B6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41D019A6" w14:textId="77777777" w:rsidR="008502B6" w:rsidRPr="00CF5179" w:rsidRDefault="008502B6" w:rsidP="008502B6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3F8B310F" w14:textId="77777777" w:rsidR="008502B6" w:rsidRPr="008502B6" w:rsidRDefault="008502B6" w:rsidP="008502B6">
      <w:pPr>
        <w:pStyle w:val="acnormal"/>
      </w:pPr>
    </w:p>
    <w:p w14:paraId="79B521B2" w14:textId="34C55ABB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34DAB3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5378A03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EB66928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36ED1C17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415B823C" w14:textId="4FE7FB86" w:rsidR="0090270E" w:rsidRPr="00E746F8" w:rsidRDefault="002C0E12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4</w:t>
      </w:r>
    </w:p>
    <w:p w14:paraId="6EA01681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6059FD3" w14:textId="5EEBCF60" w:rsidR="0090270E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177F9209" w14:textId="77777777" w:rsidR="00C262A3" w:rsidRPr="00E746F8" w:rsidRDefault="00C262A3" w:rsidP="0090270E">
      <w:pPr>
        <w:pStyle w:val="RLProhlensmluvnchstran"/>
        <w:jc w:val="left"/>
        <w:rPr>
          <w:rFonts w:ascii="Verdana" w:hAnsi="Verdana" w:cstheme="minorHAnsi"/>
        </w:rPr>
      </w:pPr>
    </w:p>
    <w:p w14:paraId="10D128D6" w14:textId="77777777" w:rsidR="0090270E" w:rsidRPr="008B057F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8B057F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90270E" w:rsidRPr="008B057F" w14:paraId="5C5DD292" w14:textId="77777777" w:rsidTr="004F3A2A">
        <w:tc>
          <w:tcPr>
            <w:tcW w:w="2206" w:type="dxa"/>
            <w:vAlign w:val="center"/>
          </w:tcPr>
          <w:p w14:paraId="431862A6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98D4A08" w14:textId="5A123DA5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Ing. Pavel Stejskal</w:t>
            </w:r>
          </w:p>
        </w:tc>
      </w:tr>
      <w:tr w:rsidR="0090270E" w:rsidRPr="008B057F" w14:paraId="69DF5117" w14:textId="77777777" w:rsidTr="004F3A2A">
        <w:tc>
          <w:tcPr>
            <w:tcW w:w="2206" w:type="dxa"/>
            <w:vAlign w:val="center"/>
          </w:tcPr>
          <w:p w14:paraId="166417B0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18ED7CF4" w14:textId="1B7DCC33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StejskalPa@spravazeleznic.cz</w:t>
            </w:r>
          </w:p>
        </w:tc>
      </w:tr>
      <w:tr w:rsidR="0090270E" w:rsidRPr="008B057F" w14:paraId="79BB4ED2" w14:textId="77777777" w:rsidTr="004F3A2A">
        <w:tc>
          <w:tcPr>
            <w:tcW w:w="2206" w:type="dxa"/>
            <w:vAlign w:val="center"/>
          </w:tcPr>
          <w:p w14:paraId="3736BEE4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4A45FB02" w14:textId="166270FD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972 224 810</w:t>
            </w:r>
          </w:p>
        </w:tc>
      </w:tr>
    </w:tbl>
    <w:p w14:paraId="21CBB8FD" w14:textId="77777777" w:rsidR="0090270E" w:rsidRPr="008B057F" w:rsidRDefault="0090270E" w:rsidP="0090270E">
      <w:pPr>
        <w:rPr>
          <w:rFonts w:ascii="Verdana" w:hAnsi="Verdana" w:cstheme="minorHAnsi"/>
          <w:szCs w:val="20"/>
        </w:rPr>
      </w:pPr>
    </w:p>
    <w:p w14:paraId="1F848E90" w14:textId="77777777" w:rsidR="0090270E" w:rsidRPr="008B057F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8B057F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B057F" w14:paraId="283B22AA" w14:textId="77777777" w:rsidTr="004F3A2A">
        <w:tc>
          <w:tcPr>
            <w:tcW w:w="2206" w:type="dxa"/>
            <w:vAlign w:val="center"/>
          </w:tcPr>
          <w:p w14:paraId="3B5DFD2F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C6C9DF" w14:textId="47377AEF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Josef Střecha</w:t>
            </w:r>
          </w:p>
        </w:tc>
      </w:tr>
      <w:tr w:rsidR="0090270E" w:rsidRPr="008B057F" w14:paraId="4ACE22F6" w14:textId="77777777" w:rsidTr="004F3A2A">
        <w:tc>
          <w:tcPr>
            <w:tcW w:w="2206" w:type="dxa"/>
            <w:vAlign w:val="center"/>
          </w:tcPr>
          <w:p w14:paraId="7FADA580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43B32639" w14:textId="184AB286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Strecha@spravazeleznic.cz</w:t>
            </w:r>
          </w:p>
        </w:tc>
      </w:tr>
      <w:tr w:rsidR="0090270E" w:rsidRPr="008B057F" w14:paraId="6F146E28" w14:textId="77777777" w:rsidTr="004F3A2A">
        <w:tc>
          <w:tcPr>
            <w:tcW w:w="2206" w:type="dxa"/>
            <w:vAlign w:val="center"/>
          </w:tcPr>
          <w:p w14:paraId="6120116E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26498F8A" w14:textId="54CC2A2A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992 224 641</w:t>
            </w:r>
          </w:p>
        </w:tc>
      </w:tr>
    </w:tbl>
    <w:p w14:paraId="7DD2EA3D" w14:textId="59C86E7D" w:rsidR="0090270E" w:rsidRPr="008B057F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9439151" w14:textId="2C8A9160" w:rsidR="00087976" w:rsidRPr="008B057F" w:rsidRDefault="00087976" w:rsidP="00087976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8B057F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87976" w:rsidRPr="008B057F" w14:paraId="508ABA38" w14:textId="77777777" w:rsidTr="002C7A16">
        <w:tc>
          <w:tcPr>
            <w:tcW w:w="2206" w:type="dxa"/>
            <w:vAlign w:val="center"/>
          </w:tcPr>
          <w:p w14:paraId="33662DE4" w14:textId="77777777" w:rsidR="00087976" w:rsidRPr="008B057F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FB4B75" w14:textId="7879163D" w:rsidR="00087976" w:rsidRPr="008B057F" w:rsidRDefault="00F0378F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F</w:t>
            </w:r>
            <w:r w:rsidR="0023574B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r</w:t>
            </w: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antišek Klíma</w:t>
            </w:r>
          </w:p>
        </w:tc>
      </w:tr>
      <w:tr w:rsidR="00087976" w:rsidRPr="008B057F" w14:paraId="07B58FAE" w14:textId="77777777" w:rsidTr="002C7A16">
        <w:tc>
          <w:tcPr>
            <w:tcW w:w="2206" w:type="dxa"/>
            <w:vAlign w:val="center"/>
          </w:tcPr>
          <w:p w14:paraId="7516D3C7" w14:textId="77777777" w:rsidR="00087976" w:rsidRPr="008B057F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07C7668B" w14:textId="52949DDE" w:rsidR="00087976" w:rsidRPr="008B057F" w:rsidRDefault="00F0378F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Klima</w:t>
            </w:r>
            <w:r w:rsidR="00EC2386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F</w:t>
            </w:r>
            <w:r w:rsidR="00087976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@spravazeleznic.cz</w:t>
            </w:r>
          </w:p>
        </w:tc>
      </w:tr>
      <w:tr w:rsidR="00087976" w:rsidRPr="008B057F" w14:paraId="0D14606F" w14:textId="77777777" w:rsidTr="002C7A16">
        <w:tc>
          <w:tcPr>
            <w:tcW w:w="2206" w:type="dxa"/>
            <w:vAlign w:val="center"/>
          </w:tcPr>
          <w:p w14:paraId="5B55CDFE" w14:textId="77777777" w:rsidR="00087976" w:rsidRPr="008B057F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05CC6391" w14:textId="7EE5F153" w:rsidR="00087976" w:rsidRPr="008B057F" w:rsidRDefault="00087976" w:rsidP="00F0378F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 xml:space="preserve">992 224 </w:t>
            </w:r>
            <w:r w:rsidR="00F0378F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856</w:t>
            </w:r>
          </w:p>
        </w:tc>
      </w:tr>
    </w:tbl>
    <w:p w14:paraId="00291920" w14:textId="77BA8A86" w:rsidR="00087976" w:rsidRPr="008B057F" w:rsidRDefault="00087976" w:rsidP="00087976">
      <w:pPr>
        <w:rPr>
          <w:szCs w:val="20"/>
        </w:rPr>
      </w:pPr>
    </w:p>
    <w:p w14:paraId="4A61403F" w14:textId="77777777" w:rsidR="00C262A3" w:rsidRPr="00087976" w:rsidRDefault="00C262A3" w:rsidP="00087976"/>
    <w:p w14:paraId="1F713427" w14:textId="77777777" w:rsidR="0090270E" w:rsidRPr="00C262A3" w:rsidRDefault="0090270E" w:rsidP="00C262A3">
      <w:pPr>
        <w:keepNext/>
        <w:spacing w:before="240" w:after="240"/>
        <w:rPr>
          <w:rFonts w:ascii="Verdana" w:hAnsi="Verdana" w:cstheme="minorHAnsi"/>
          <w:b/>
          <w:bCs/>
          <w:sz w:val="24"/>
          <w:szCs w:val="24"/>
        </w:rPr>
      </w:pPr>
      <w:r w:rsidRPr="00C262A3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54EA77BC" w14:textId="77777777" w:rsidR="0090270E" w:rsidRPr="008B057F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Cs w:val="20"/>
        </w:rPr>
      </w:pPr>
      <w:r w:rsidRPr="000049C6">
        <w:rPr>
          <w:rFonts w:ascii="Verdana" w:hAnsi="Verdana" w:cstheme="minorHAnsi"/>
          <w:i/>
        </w:rPr>
        <w:t xml:space="preserve">ve </w:t>
      </w:r>
      <w:r w:rsidRPr="008B057F">
        <w:rPr>
          <w:rFonts w:ascii="Verdana" w:hAnsi="Verdana" w:cstheme="minorHAnsi"/>
          <w:i/>
          <w:szCs w:val="20"/>
        </w:rPr>
        <w:t xml:space="preserve">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8B057F" w14:paraId="4B2B27B9" w14:textId="77777777" w:rsidTr="004F3A2A">
        <w:tc>
          <w:tcPr>
            <w:tcW w:w="2206" w:type="dxa"/>
            <w:vAlign w:val="center"/>
          </w:tcPr>
          <w:p w14:paraId="420050A5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22B29E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5AE8100A" w14:textId="77777777" w:rsidTr="004F3A2A">
        <w:tc>
          <w:tcPr>
            <w:tcW w:w="2206" w:type="dxa"/>
            <w:vAlign w:val="center"/>
          </w:tcPr>
          <w:p w14:paraId="519FB341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Adresa</w:t>
            </w:r>
          </w:p>
        </w:tc>
        <w:tc>
          <w:tcPr>
            <w:tcW w:w="6343" w:type="dxa"/>
            <w:vAlign w:val="center"/>
          </w:tcPr>
          <w:p w14:paraId="76ACB6A7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2AB87D7B" w14:textId="77777777" w:rsidTr="004F3A2A">
        <w:tc>
          <w:tcPr>
            <w:tcW w:w="2206" w:type="dxa"/>
            <w:vAlign w:val="center"/>
          </w:tcPr>
          <w:p w14:paraId="13BC34B7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363F053B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262C69FF" w14:textId="77777777" w:rsidTr="004F3A2A">
        <w:tc>
          <w:tcPr>
            <w:tcW w:w="2206" w:type="dxa"/>
            <w:vAlign w:val="center"/>
          </w:tcPr>
          <w:p w14:paraId="02B29162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17800AD6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0EB133D" w14:textId="77777777" w:rsidR="0090270E" w:rsidRPr="008B057F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i/>
          <w:szCs w:val="20"/>
        </w:rPr>
      </w:pPr>
      <w:r w:rsidRPr="000049C6">
        <w:rPr>
          <w:rFonts w:ascii="Verdana" w:hAnsi="Verdana" w:cstheme="minorHAnsi"/>
          <w:i/>
        </w:rPr>
        <w:t xml:space="preserve">ve věcech </w:t>
      </w:r>
      <w:r w:rsidRPr="008B057F">
        <w:rPr>
          <w:rFonts w:ascii="Verdana" w:hAnsi="Verdana" w:cstheme="minorHAnsi"/>
          <w:i/>
          <w:szCs w:val="20"/>
        </w:rPr>
        <w:t>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8B057F" w14:paraId="54DF6A51" w14:textId="77777777" w:rsidTr="004F3A2A">
        <w:tc>
          <w:tcPr>
            <w:tcW w:w="2206" w:type="dxa"/>
            <w:vAlign w:val="center"/>
          </w:tcPr>
          <w:p w14:paraId="254DB619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4F93A2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36955A93" w14:textId="77777777" w:rsidTr="004F3A2A">
        <w:tc>
          <w:tcPr>
            <w:tcW w:w="2206" w:type="dxa"/>
            <w:vAlign w:val="center"/>
          </w:tcPr>
          <w:p w14:paraId="19FE95AC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Adresa</w:t>
            </w:r>
          </w:p>
        </w:tc>
        <w:tc>
          <w:tcPr>
            <w:tcW w:w="6343" w:type="dxa"/>
            <w:vAlign w:val="center"/>
          </w:tcPr>
          <w:p w14:paraId="56C09EB5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2715DBFC" w14:textId="77777777" w:rsidTr="004F3A2A">
        <w:tc>
          <w:tcPr>
            <w:tcW w:w="2206" w:type="dxa"/>
            <w:vAlign w:val="center"/>
          </w:tcPr>
          <w:p w14:paraId="1AC0848F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66AA1C8B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719E93BD" w14:textId="77777777" w:rsidTr="004F3A2A">
        <w:tc>
          <w:tcPr>
            <w:tcW w:w="2206" w:type="dxa"/>
            <w:vAlign w:val="center"/>
          </w:tcPr>
          <w:p w14:paraId="0CA52413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366591FE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91D741B" w14:textId="77777777" w:rsidR="00C262A3" w:rsidRPr="008B057F" w:rsidRDefault="00C262A3" w:rsidP="00C262A3">
      <w:pPr>
        <w:spacing w:before="120" w:after="120"/>
        <w:ind w:left="425" w:hanging="283"/>
        <w:rPr>
          <w:rFonts w:ascii="Verdana" w:hAnsi="Verdana" w:cstheme="minorHAnsi"/>
          <w:szCs w:val="20"/>
        </w:rPr>
      </w:pPr>
    </w:p>
    <w:p w14:paraId="32C5B838" w14:textId="01CD3957" w:rsidR="00C262A3" w:rsidRPr="008B057F" w:rsidRDefault="00C262A3" w:rsidP="00C262A3">
      <w:pPr>
        <w:spacing w:before="120" w:after="120"/>
        <w:ind w:left="425" w:hanging="283"/>
        <w:rPr>
          <w:rFonts w:ascii="Verdana" w:hAnsi="Verdana" w:cstheme="minorHAnsi"/>
          <w:szCs w:val="20"/>
        </w:rPr>
      </w:pPr>
      <w:r w:rsidRPr="008B057F">
        <w:rPr>
          <w:rFonts w:ascii="Verdana" w:hAnsi="Verdana" w:cstheme="minorHAnsi"/>
          <w:szCs w:val="20"/>
        </w:rPr>
        <w:lastRenderedPageBreak/>
        <w:t>•</w:t>
      </w:r>
      <w:r w:rsidRPr="008B057F">
        <w:rPr>
          <w:rFonts w:ascii="Verdana" w:hAnsi="Verdana" w:cstheme="minorHAnsi"/>
          <w:szCs w:val="20"/>
        </w:rPr>
        <w:tab/>
      </w:r>
      <w:r w:rsidRPr="008B057F">
        <w:rPr>
          <w:rFonts w:ascii="Verdana" w:hAnsi="Verdana" w:cstheme="minorHAnsi"/>
          <w:i/>
          <w:szCs w:val="20"/>
        </w:rPr>
        <w:t>vedoucí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C262A3" w:rsidRPr="008B057F" w14:paraId="05912A45" w14:textId="77777777" w:rsidTr="00C262A3">
        <w:tc>
          <w:tcPr>
            <w:tcW w:w="2149" w:type="dxa"/>
            <w:vAlign w:val="center"/>
          </w:tcPr>
          <w:p w14:paraId="67C998DC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3BFA1F57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  <w:tr w:rsidR="00C262A3" w:rsidRPr="008B057F" w14:paraId="0836062C" w14:textId="77777777" w:rsidTr="00C262A3">
        <w:tc>
          <w:tcPr>
            <w:tcW w:w="2149" w:type="dxa"/>
            <w:vAlign w:val="center"/>
          </w:tcPr>
          <w:p w14:paraId="2D0F4E7E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3F42FECE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  <w:tr w:rsidR="00C262A3" w:rsidRPr="008B057F" w14:paraId="7C98B141" w14:textId="77777777" w:rsidTr="00C262A3">
        <w:tc>
          <w:tcPr>
            <w:tcW w:w="2149" w:type="dxa"/>
            <w:vAlign w:val="center"/>
          </w:tcPr>
          <w:p w14:paraId="1B977797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1CD398C6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  <w:tr w:rsidR="00C262A3" w:rsidRPr="008B057F" w14:paraId="18046676" w14:textId="77777777" w:rsidTr="00C262A3">
        <w:tc>
          <w:tcPr>
            <w:tcW w:w="2149" w:type="dxa"/>
            <w:vAlign w:val="center"/>
          </w:tcPr>
          <w:p w14:paraId="08D4F5D7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6CE7E9E2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</w:tbl>
    <w:p w14:paraId="4166DD5D" w14:textId="77777777" w:rsidR="00C262A3" w:rsidRDefault="00C262A3" w:rsidP="0090270E">
      <w:pPr>
        <w:ind w:left="426"/>
        <w:rPr>
          <w:rFonts w:ascii="Verdana" w:hAnsi="Verdana" w:cstheme="minorHAnsi"/>
        </w:rPr>
      </w:pPr>
    </w:p>
    <w:p w14:paraId="0E2BFEA4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8D49DFD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FBDC688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4E761E2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C70BD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061E7821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657B1987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99A01" w14:textId="64223AA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578BE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578BE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AB5E8A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08521513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4D892D" w14:textId="420166FE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578BE" w:rsidRPr="000578B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578BE" w:rsidRPr="000578BE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947E3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38BB731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3A915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3E6C26D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46BD80D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6F04057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FFF3CF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FDB8C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04AFC0F3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749FCBB2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D93AB" w14:textId="5C10CAA4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494BB0" w:rsidRPr="00494BB0">
      <w:rPr>
        <w:rFonts w:ascii="Verdana" w:hAnsi="Verdana"/>
      </w:rPr>
      <w:t>40321</w:t>
    </w:r>
    <w:r w:rsidR="00F2081F" w:rsidRPr="00494BB0">
      <w:rPr>
        <w:rFonts w:ascii="Verdana" w:hAnsi="Verdana"/>
      </w:rPr>
      <w:t>/</w:t>
    </w:r>
    <w:r w:rsidR="00887927" w:rsidRPr="00887927">
      <w:rPr>
        <w:rFonts w:ascii="Verdana" w:hAnsi="Verdana"/>
      </w:rPr>
      <w:t>2020-SŽ-OŘ PHA-OVZ</w:t>
    </w:r>
    <w:r w:rsidR="003F5A9F"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629110AB" wp14:editId="72395EA3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8EBE9C8C"/>
    <w:lvl w:ilvl="0" w:tplc="2F3C6D3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2B387E2A"/>
    <w:lvl w:ilvl="0" w:tplc="7C2C1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3"/>
  </w:num>
  <w:num w:numId="3">
    <w:abstractNumId w:val="45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1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2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4"/>
  </w:num>
  <w:num w:numId="41">
    <w:abstractNumId w:val="10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9"/>
  </w:num>
  <w:num w:numId="56">
    <w:abstractNumId w:val="40"/>
  </w:num>
  <w:num w:numId="57">
    <w:abstractNumId w:val="25"/>
    <w:lvlOverride w:ilvl="0">
      <w:startOverride w:val="1"/>
    </w:lvlOverride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ntlíková Lucie">
    <w15:presenceInfo w15:providerId="AD" w15:userId="S-1-5-21-3656830906-3839017365-80349702-88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49C6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78BE"/>
    <w:rsid w:val="0006027E"/>
    <w:rsid w:val="00066FAC"/>
    <w:rsid w:val="00074781"/>
    <w:rsid w:val="000770E5"/>
    <w:rsid w:val="00081334"/>
    <w:rsid w:val="00082657"/>
    <w:rsid w:val="000826F9"/>
    <w:rsid w:val="000878CB"/>
    <w:rsid w:val="00087976"/>
    <w:rsid w:val="00095A7C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4B6"/>
    <w:rsid w:val="00103AAA"/>
    <w:rsid w:val="00106B60"/>
    <w:rsid w:val="00107127"/>
    <w:rsid w:val="001100A7"/>
    <w:rsid w:val="00110C41"/>
    <w:rsid w:val="001119A2"/>
    <w:rsid w:val="00122AA9"/>
    <w:rsid w:val="001302AD"/>
    <w:rsid w:val="00137BD3"/>
    <w:rsid w:val="00141D25"/>
    <w:rsid w:val="00161E4D"/>
    <w:rsid w:val="00163528"/>
    <w:rsid w:val="00165003"/>
    <w:rsid w:val="001667B2"/>
    <w:rsid w:val="00166C41"/>
    <w:rsid w:val="00173841"/>
    <w:rsid w:val="00173E08"/>
    <w:rsid w:val="00174612"/>
    <w:rsid w:val="001769E7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2FCD"/>
    <w:rsid w:val="001C7FC3"/>
    <w:rsid w:val="001D2DB5"/>
    <w:rsid w:val="001D65ED"/>
    <w:rsid w:val="001E4EEF"/>
    <w:rsid w:val="001E5C02"/>
    <w:rsid w:val="001F39B2"/>
    <w:rsid w:val="002045B1"/>
    <w:rsid w:val="00204750"/>
    <w:rsid w:val="00211202"/>
    <w:rsid w:val="002164BA"/>
    <w:rsid w:val="002171E6"/>
    <w:rsid w:val="00217838"/>
    <w:rsid w:val="00220472"/>
    <w:rsid w:val="00221792"/>
    <w:rsid w:val="00224684"/>
    <w:rsid w:val="0022507E"/>
    <w:rsid w:val="0023151B"/>
    <w:rsid w:val="00235018"/>
    <w:rsid w:val="00235366"/>
    <w:rsid w:val="00235748"/>
    <w:rsid w:val="0023574B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10CA"/>
    <w:rsid w:val="0028212C"/>
    <w:rsid w:val="00283D15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E12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144D3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9C2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3497"/>
    <w:rsid w:val="00454B2D"/>
    <w:rsid w:val="0045586A"/>
    <w:rsid w:val="00456711"/>
    <w:rsid w:val="0045754A"/>
    <w:rsid w:val="0046631B"/>
    <w:rsid w:val="0047043C"/>
    <w:rsid w:val="00481FBA"/>
    <w:rsid w:val="00483564"/>
    <w:rsid w:val="0048741B"/>
    <w:rsid w:val="00490DD5"/>
    <w:rsid w:val="00494BB0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B4F"/>
    <w:rsid w:val="004E076D"/>
    <w:rsid w:val="004E47E9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12CA"/>
    <w:rsid w:val="005A4E1A"/>
    <w:rsid w:val="005C0CA5"/>
    <w:rsid w:val="005C2EC2"/>
    <w:rsid w:val="005C4B9B"/>
    <w:rsid w:val="005C504A"/>
    <w:rsid w:val="005C776A"/>
    <w:rsid w:val="005C7CE7"/>
    <w:rsid w:val="005D4748"/>
    <w:rsid w:val="005D4FDA"/>
    <w:rsid w:val="005D6921"/>
    <w:rsid w:val="005D7C2C"/>
    <w:rsid w:val="005E3788"/>
    <w:rsid w:val="005E6E95"/>
    <w:rsid w:val="005F5AB9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060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6770D"/>
    <w:rsid w:val="00770533"/>
    <w:rsid w:val="007747D8"/>
    <w:rsid w:val="00775184"/>
    <w:rsid w:val="00775639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E1"/>
    <w:rsid w:val="00815E99"/>
    <w:rsid w:val="00835B2F"/>
    <w:rsid w:val="0083798C"/>
    <w:rsid w:val="00844542"/>
    <w:rsid w:val="0084459D"/>
    <w:rsid w:val="00846710"/>
    <w:rsid w:val="008502B6"/>
    <w:rsid w:val="008512E5"/>
    <w:rsid w:val="0085363C"/>
    <w:rsid w:val="00860ADA"/>
    <w:rsid w:val="008611B5"/>
    <w:rsid w:val="00862A84"/>
    <w:rsid w:val="00863373"/>
    <w:rsid w:val="0086434C"/>
    <w:rsid w:val="008652C6"/>
    <w:rsid w:val="00865640"/>
    <w:rsid w:val="00870DF7"/>
    <w:rsid w:val="008741BE"/>
    <w:rsid w:val="00876588"/>
    <w:rsid w:val="00877AFF"/>
    <w:rsid w:val="00885EE8"/>
    <w:rsid w:val="00887927"/>
    <w:rsid w:val="00893409"/>
    <w:rsid w:val="00894353"/>
    <w:rsid w:val="008A0F99"/>
    <w:rsid w:val="008A70B1"/>
    <w:rsid w:val="008B057F"/>
    <w:rsid w:val="008B1A0A"/>
    <w:rsid w:val="008B22F1"/>
    <w:rsid w:val="008B447E"/>
    <w:rsid w:val="008B4D9D"/>
    <w:rsid w:val="008B5A8E"/>
    <w:rsid w:val="008C1520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6A65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105E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23B8"/>
    <w:rsid w:val="009A69E5"/>
    <w:rsid w:val="009A7946"/>
    <w:rsid w:val="009B1696"/>
    <w:rsid w:val="009B3140"/>
    <w:rsid w:val="009B348A"/>
    <w:rsid w:val="009B52F0"/>
    <w:rsid w:val="009B7A3E"/>
    <w:rsid w:val="009C1FB5"/>
    <w:rsid w:val="009C5F7B"/>
    <w:rsid w:val="009D23E4"/>
    <w:rsid w:val="009F00BF"/>
    <w:rsid w:val="00A02B02"/>
    <w:rsid w:val="00A107ED"/>
    <w:rsid w:val="00A1363F"/>
    <w:rsid w:val="00A235FF"/>
    <w:rsid w:val="00A27CD9"/>
    <w:rsid w:val="00A316C8"/>
    <w:rsid w:val="00A448C4"/>
    <w:rsid w:val="00A46AAE"/>
    <w:rsid w:val="00A51886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262A3"/>
    <w:rsid w:val="00C31031"/>
    <w:rsid w:val="00C3151C"/>
    <w:rsid w:val="00C32A22"/>
    <w:rsid w:val="00C43F40"/>
    <w:rsid w:val="00C448C0"/>
    <w:rsid w:val="00C50AF7"/>
    <w:rsid w:val="00C53862"/>
    <w:rsid w:val="00C563AC"/>
    <w:rsid w:val="00C70877"/>
    <w:rsid w:val="00C76803"/>
    <w:rsid w:val="00C80C78"/>
    <w:rsid w:val="00C84B03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71E2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A7192"/>
    <w:rsid w:val="00DB33CD"/>
    <w:rsid w:val="00DB7EB5"/>
    <w:rsid w:val="00DC2D4A"/>
    <w:rsid w:val="00DC4AD5"/>
    <w:rsid w:val="00DC58E3"/>
    <w:rsid w:val="00DD11E3"/>
    <w:rsid w:val="00DD2D34"/>
    <w:rsid w:val="00DD3DC8"/>
    <w:rsid w:val="00DD73C2"/>
    <w:rsid w:val="00DD7514"/>
    <w:rsid w:val="00DE200D"/>
    <w:rsid w:val="00DE282C"/>
    <w:rsid w:val="00DE3792"/>
    <w:rsid w:val="00DF18BB"/>
    <w:rsid w:val="00DF38A2"/>
    <w:rsid w:val="00DF61E5"/>
    <w:rsid w:val="00E0094A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6309D"/>
    <w:rsid w:val="00E63DC4"/>
    <w:rsid w:val="00E71957"/>
    <w:rsid w:val="00E746F8"/>
    <w:rsid w:val="00E82457"/>
    <w:rsid w:val="00E828BA"/>
    <w:rsid w:val="00E83F13"/>
    <w:rsid w:val="00E92846"/>
    <w:rsid w:val="00E956D9"/>
    <w:rsid w:val="00E9583E"/>
    <w:rsid w:val="00E97E19"/>
    <w:rsid w:val="00EA09CB"/>
    <w:rsid w:val="00EA1D44"/>
    <w:rsid w:val="00EA3CA5"/>
    <w:rsid w:val="00EA41F0"/>
    <w:rsid w:val="00EB634B"/>
    <w:rsid w:val="00EC014A"/>
    <w:rsid w:val="00EC07BD"/>
    <w:rsid w:val="00EC2386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378F"/>
    <w:rsid w:val="00F0448F"/>
    <w:rsid w:val="00F04558"/>
    <w:rsid w:val="00F04A6E"/>
    <w:rsid w:val="00F06B6C"/>
    <w:rsid w:val="00F117E6"/>
    <w:rsid w:val="00F17B92"/>
    <w:rsid w:val="00F2081F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B56F2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0DE66FF"/>
  <w15:docId w15:val="{A870742F-69D2-47D0-A925-64DB5C93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976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034B6"/>
    <w:pPr>
      <w:numPr>
        <w:numId w:val="5"/>
      </w:numPr>
      <w:spacing w:after="60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28"/>
    <w:unhideWhenUsed/>
    <w:rsid w:val="005F5AB9"/>
    <w:pPr>
      <w:numPr>
        <w:numId w:val="56"/>
      </w:numPr>
      <w:spacing w:after="0" w:line="264" w:lineRule="auto"/>
      <w:contextualSpacing/>
    </w:pPr>
    <w:rPr>
      <w:rFonts w:asciiTheme="minorHAnsi" w:eastAsiaTheme="minorHAnsi" w:hAnsiTheme="minorHAnsi" w:cstheme="minorBid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5F5AB9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5F5AB9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5F5AB9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5F5AB9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5F5AB9"/>
    <w:pPr>
      <w:numPr>
        <w:numId w:val="55"/>
      </w:numPr>
    </w:pPr>
  </w:style>
  <w:style w:type="paragraph" w:customStyle="1" w:styleId="Style6">
    <w:name w:val="Style6"/>
    <w:basedOn w:val="Normln"/>
    <w:uiPriority w:val="99"/>
    <w:rsid w:val="005F5AB9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48741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1C6CB-3B78-4A63-BEFB-4DBD4DDA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2843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65</cp:revision>
  <cp:lastPrinted>2018-11-08T08:22:00Z</cp:lastPrinted>
  <dcterms:created xsi:type="dcterms:W3CDTF">2020-10-27T12:55:00Z</dcterms:created>
  <dcterms:modified xsi:type="dcterms:W3CDTF">2020-11-11T08:44:00Z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